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ED5EBBC" w14:textId="146F1181" w:rsidR="002E703A" w:rsidRPr="002E703A" w:rsidRDefault="009C4FFD" w:rsidP="002E703A">
      <w:pPr>
        <w:wordWrap w:val="0"/>
        <w:jc w:val="right"/>
        <w:rPr>
          <w:rFonts w:ascii="Times New Roman" w:hAnsi="Times New Roman"/>
        </w:rPr>
      </w:pPr>
      <w:r>
        <w:rPr>
          <w:rFonts w:ascii="ＭＳ 明朝" w:hAnsi="ＭＳ 明朝" w:hint="eastAsia"/>
          <w:noProof/>
          <w:sz w:val="24"/>
          <w:szCs w:val="24"/>
        </w:rPr>
        <w:t>●●●</w:t>
      </w:r>
      <w:r w:rsidRPr="009C4FFD">
        <w:rPr>
          <w:rFonts w:ascii="ＭＳ 明朝" w:hAnsi="ＭＳ 明朝" w:hint="eastAsia"/>
          <w:noProof/>
          <w:sz w:val="24"/>
          <w:szCs w:val="24"/>
        </w:rPr>
        <w:t>課第</w:t>
      </w:r>
      <w:r>
        <w:rPr>
          <w:rFonts w:ascii="ＭＳ 明朝" w:hAnsi="ＭＳ 明朝" w:hint="eastAsia"/>
          <w:noProof/>
          <w:sz w:val="24"/>
          <w:szCs w:val="24"/>
        </w:rPr>
        <w:t>●●●●</w:t>
      </w:r>
      <w:r w:rsidRPr="009C4FFD">
        <w:rPr>
          <w:rFonts w:ascii="ＭＳ 明朝" w:hAnsi="ＭＳ 明朝" w:hint="eastAsia"/>
          <w:noProof/>
          <w:sz w:val="24"/>
          <w:szCs w:val="24"/>
        </w:rPr>
        <w:t>号</w:t>
      </w:r>
      <w:r w:rsidR="002E703A" w:rsidRPr="002E703A">
        <w:rPr>
          <w:rFonts w:ascii="Times New Roman" w:hAnsi="Times New Roman" w:hint="eastAsia"/>
        </w:rPr>
        <w:t xml:space="preserve">　</w:t>
      </w:r>
    </w:p>
    <w:p w14:paraId="0FC14AFD" w14:textId="08095666" w:rsidR="002E703A" w:rsidRPr="002E703A" w:rsidRDefault="00250661" w:rsidP="002E703A">
      <w:pPr>
        <w:wordWrap w:val="0"/>
        <w:jc w:val="right"/>
        <w:rPr>
          <w:rFonts w:ascii="Times New Roman" w:hAnsi="Times New Roman"/>
        </w:rPr>
      </w:pPr>
      <w:r>
        <w:rPr>
          <w:rFonts w:ascii="Times New Roman" w:hAnsi="Times New Roman" w:hint="eastAsia"/>
        </w:rPr>
        <w:t>令和</w:t>
      </w:r>
      <w:r w:rsidR="00144954">
        <w:rPr>
          <w:rFonts w:ascii="Times New Roman" w:hAnsi="Times New Roman" w:hint="eastAsia"/>
        </w:rPr>
        <w:t xml:space="preserve">　</w:t>
      </w:r>
      <w:r w:rsidR="002E703A" w:rsidRPr="002E703A">
        <w:rPr>
          <w:rFonts w:ascii="Times New Roman" w:hAnsi="Times New Roman" w:hint="eastAsia"/>
        </w:rPr>
        <w:t>年</w:t>
      </w:r>
      <w:r w:rsidR="00144954">
        <w:rPr>
          <w:rFonts w:ascii="Times New Roman" w:hAnsi="Times New Roman" w:hint="eastAsia"/>
        </w:rPr>
        <w:t xml:space="preserve">　</w:t>
      </w:r>
      <w:r w:rsidR="002E703A" w:rsidRPr="002E703A">
        <w:rPr>
          <w:rFonts w:ascii="Times New Roman" w:hAnsi="Times New Roman" w:hint="eastAsia"/>
        </w:rPr>
        <w:t>月</w:t>
      </w:r>
      <w:r w:rsidR="00144954">
        <w:rPr>
          <w:rFonts w:ascii="Times New Roman" w:hAnsi="Times New Roman" w:hint="eastAsia"/>
        </w:rPr>
        <w:t xml:space="preserve">　</w:t>
      </w:r>
      <w:r w:rsidR="002E703A" w:rsidRPr="002E703A">
        <w:rPr>
          <w:rFonts w:ascii="Times New Roman" w:hAnsi="Times New Roman" w:hint="eastAsia"/>
        </w:rPr>
        <w:t xml:space="preserve">日　</w:t>
      </w:r>
    </w:p>
    <w:p w14:paraId="05668E86" w14:textId="4E1F07AC" w:rsidR="002E703A" w:rsidRPr="002E703A" w:rsidRDefault="002E703A" w:rsidP="002E703A">
      <w:pPr>
        <w:jc w:val="left"/>
        <w:rPr>
          <w:rFonts w:ascii="Times New Roman" w:hAnsi="Times New Roman"/>
        </w:rPr>
      </w:pPr>
    </w:p>
    <w:p w14:paraId="4A767083" w14:textId="50554445" w:rsidR="002E703A" w:rsidRPr="002E703A" w:rsidRDefault="00463D94" w:rsidP="002E703A">
      <w:pPr>
        <w:ind w:firstLine="225"/>
        <w:jc w:val="left"/>
        <w:rPr>
          <w:rFonts w:ascii="Times New Roman" w:hAnsi="Times New Roman"/>
        </w:rPr>
      </w:pPr>
      <w:r>
        <w:rPr>
          <w:rFonts w:ascii="Times New Roman" w:hAnsi="Times New Roman" w:hint="eastAsia"/>
        </w:rPr>
        <w:t>株式会社●●</w:t>
      </w:r>
    </w:p>
    <w:p w14:paraId="3CC73685" w14:textId="36EF1C00" w:rsidR="002E703A" w:rsidRPr="002E703A" w:rsidRDefault="00463D94" w:rsidP="002E703A">
      <w:pPr>
        <w:ind w:firstLine="225"/>
        <w:jc w:val="left"/>
        <w:rPr>
          <w:rFonts w:ascii="Times New Roman" w:hAnsi="Times New Roman"/>
        </w:rPr>
      </w:pPr>
      <w:r>
        <w:rPr>
          <w:rFonts w:ascii="Times New Roman" w:hAnsi="Times New Roman" w:hint="eastAsia"/>
        </w:rPr>
        <w:t>代表取締役　●●　●●</w:t>
      </w:r>
      <w:r w:rsidR="002E703A" w:rsidRPr="002E703A">
        <w:rPr>
          <w:rFonts w:ascii="Times New Roman" w:hAnsi="Times New Roman" w:hint="eastAsia"/>
        </w:rPr>
        <w:t xml:space="preserve">　様</w:t>
      </w:r>
    </w:p>
    <w:p w14:paraId="4183597E" w14:textId="08FF19CA" w:rsidR="002E703A" w:rsidRPr="002E703A" w:rsidRDefault="002E703A" w:rsidP="002E703A">
      <w:pPr>
        <w:jc w:val="left"/>
        <w:rPr>
          <w:rFonts w:ascii="Times New Roman" w:hAnsi="Times New Roman"/>
        </w:rPr>
      </w:pPr>
    </w:p>
    <w:p w14:paraId="670D140F" w14:textId="24B25B6B" w:rsidR="002E703A" w:rsidRPr="002E703A" w:rsidRDefault="002E703A" w:rsidP="002E703A">
      <w:pPr>
        <w:wordWrap w:val="0"/>
        <w:jc w:val="right"/>
        <w:rPr>
          <w:rFonts w:ascii="Times New Roman" w:hAnsi="Times New Roman"/>
        </w:rPr>
      </w:pPr>
      <w:r w:rsidRPr="002E703A">
        <w:rPr>
          <w:rFonts w:ascii="Times New Roman" w:hAnsi="Times New Roman" w:hint="eastAsia"/>
        </w:rPr>
        <w:t xml:space="preserve">相模原市長　本村　賢太郎　</w:t>
      </w:r>
    </w:p>
    <w:p w14:paraId="7BC762C1" w14:textId="77777777" w:rsidR="002E703A" w:rsidRPr="002E703A" w:rsidRDefault="002E703A" w:rsidP="002E703A">
      <w:pPr>
        <w:wordWrap w:val="0"/>
        <w:jc w:val="right"/>
        <w:rPr>
          <w:rFonts w:ascii="Times New Roman" w:hAnsi="Times New Roman"/>
        </w:rPr>
      </w:pPr>
      <w:r w:rsidRPr="002E703A">
        <w:rPr>
          <w:rFonts w:ascii="Times New Roman" w:hAnsi="Times New Roman" w:hint="eastAsia"/>
        </w:rPr>
        <w:t xml:space="preserve">（公印省略）　</w:t>
      </w:r>
    </w:p>
    <w:p w14:paraId="2B24881E" w14:textId="77777777" w:rsidR="002E703A" w:rsidRPr="002E703A" w:rsidRDefault="002E703A" w:rsidP="002E703A">
      <w:pPr>
        <w:jc w:val="left"/>
        <w:rPr>
          <w:rFonts w:ascii="Times New Roman" w:hAnsi="Times New Roman"/>
        </w:rPr>
      </w:pPr>
    </w:p>
    <w:p w14:paraId="42E3B4D9" w14:textId="77777777" w:rsidR="00E142BC" w:rsidRDefault="00E142BC" w:rsidP="002E703A">
      <w:pPr>
        <w:ind w:firstLineChars="300" w:firstLine="660"/>
        <w:jc w:val="left"/>
        <w:rPr>
          <w:rFonts w:ascii="Times New Roman" w:hAnsi="Times New Roman"/>
        </w:rPr>
      </w:pPr>
      <w:r w:rsidRPr="00E142BC">
        <w:rPr>
          <w:rFonts w:ascii="Times New Roman" w:hAnsi="Times New Roman" w:hint="eastAsia"/>
        </w:rPr>
        <w:t>相模原市避難行動要支援者システム導入業務委託</w:t>
      </w:r>
      <w:r w:rsidR="002E703A" w:rsidRPr="002E703A">
        <w:rPr>
          <w:rFonts w:ascii="Times New Roman" w:hAnsi="Times New Roman" w:hint="eastAsia"/>
        </w:rPr>
        <w:t>一般競争入札に係る</w:t>
      </w:r>
    </w:p>
    <w:p w14:paraId="4EB79CB8" w14:textId="470917D2" w:rsidR="002E703A" w:rsidRPr="002E703A" w:rsidRDefault="002E703A" w:rsidP="002E703A">
      <w:pPr>
        <w:ind w:firstLineChars="300" w:firstLine="660"/>
        <w:jc w:val="left"/>
        <w:rPr>
          <w:rFonts w:ascii="Times New Roman" w:hAnsi="Times New Roman"/>
        </w:rPr>
      </w:pPr>
      <w:r w:rsidRPr="002E703A">
        <w:rPr>
          <w:rFonts w:ascii="Times New Roman" w:hAnsi="Times New Roman" w:hint="eastAsia"/>
        </w:rPr>
        <w:t>参加条件審査結果について</w:t>
      </w:r>
    </w:p>
    <w:p w14:paraId="750411F0" w14:textId="77777777" w:rsidR="002E703A" w:rsidRPr="002E703A" w:rsidRDefault="002E703A" w:rsidP="002E703A">
      <w:pPr>
        <w:jc w:val="left"/>
        <w:rPr>
          <w:rFonts w:ascii="Times New Roman" w:hAnsi="Times New Roman"/>
        </w:rPr>
      </w:pPr>
    </w:p>
    <w:p w14:paraId="38310EE3" w14:textId="77777777" w:rsidR="002E703A" w:rsidRPr="002E703A" w:rsidRDefault="002E703A" w:rsidP="002E703A">
      <w:pPr>
        <w:ind w:firstLineChars="100" w:firstLine="220"/>
        <w:jc w:val="left"/>
        <w:rPr>
          <w:rFonts w:ascii="Times New Roman" w:hAnsi="Times New Roman"/>
        </w:rPr>
      </w:pPr>
      <w:r w:rsidRPr="002E703A">
        <w:rPr>
          <w:rFonts w:ascii="Times New Roman" w:hAnsi="Times New Roman" w:hint="eastAsia"/>
        </w:rPr>
        <w:t>標記参加条件審査について、次のとおり通知します。</w:t>
      </w:r>
    </w:p>
    <w:p w14:paraId="4D14E71E" w14:textId="77777777" w:rsidR="002E703A" w:rsidRPr="002E703A" w:rsidRDefault="002E703A" w:rsidP="00463D94">
      <w:pPr>
        <w:jc w:val="left"/>
        <w:rPr>
          <w:rFonts w:ascii="Times New Roman" w:hAnsi="Times New Roman"/>
        </w:rPr>
      </w:pPr>
    </w:p>
    <w:p w14:paraId="25EAFA05" w14:textId="6E44F4AA" w:rsidR="004B055D" w:rsidRDefault="002E703A" w:rsidP="00463D94">
      <w:pPr>
        <w:ind w:firstLineChars="100" w:firstLine="220"/>
        <w:jc w:val="left"/>
        <w:rPr>
          <w:rFonts w:ascii="Times New Roman" w:hAnsi="Times New Roman"/>
        </w:rPr>
      </w:pPr>
      <w:r w:rsidRPr="002E703A">
        <w:rPr>
          <w:rFonts w:ascii="Times New Roman" w:hAnsi="Times New Roman" w:hint="eastAsia"/>
        </w:rPr>
        <w:t>結果：参加条件を有することを認めます。</w:t>
      </w:r>
    </w:p>
    <w:p w14:paraId="7645CD6F" w14:textId="2A0779E8" w:rsidR="002E703A" w:rsidRPr="002E703A" w:rsidRDefault="002E703A" w:rsidP="002E703A">
      <w:pPr>
        <w:jc w:val="left"/>
        <w:rPr>
          <w:rFonts w:ascii="Times New Roman" w:hAnsi="Times New Roman"/>
        </w:rPr>
      </w:pPr>
    </w:p>
    <w:p w14:paraId="6EE7136F" w14:textId="0D6B339F" w:rsidR="002E703A" w:rsidRPr="002E703A" w:rsidRDefault="002E703A" w:rsidP="002E703A">
      <w:pPr>
        <w:wordWrap w:val="0"/>
        <w:jc w:val="right"/>
        <w:rPr>
          <w:rFonts w:ascii="Times New Roman" w:hAnsi="Times New Roman"/>
        </w:rPr>
      </w:pPr>
      <w:r w:rsidRPr="002E703A">
        <w:rPr>
          <w:rFonts w:ascii="Times New Roman" w:hAnsi="Times New Roman" w:hint="eastAsia"/>
        </w:rPr>
        <w:t xml:space="preserve">以　上　　</w:t>
      </w:r>
    </w:p>
    <w:p w14:paraId="2FA308A0" w14:textId="64C45555" w:rsidR="002E703A" w:rsidRPr="002E703A" w:rsidRDefault="002E703A" w:rsidP="00463D94">
      <w:pPr>
        <w:wordWrap w:val="0"/>
        <w:ind w:right="880"/>
        <w:rPr>
          <w:rFonts w:ascii="Times New Roman" w:hAnsi="Times New Roman"/>
        </w:rPr>
      </w:pPr>
    </w:p>
    <w:p w14:paraId="292CF728" w14:textId="5794AC4C" w:rsidR="002E703A" w:rsidRPr="002E703A" w:rsidRDefault="00366FB6" w:rsidP="002E703A">
      <w:pPr>
        <w:wordWrap w:val="0"/>
        <w:jc w:val="right"/>
        <w:rPr>
          <w:rFonts w:ascii="Times New Roman" w:hAnsi="Times New Roman"/>
        </w:rPr>
      </w:pPr>
      <w:r>
        <w:rPr>
          <w:rFonts w:ascii="Times New Roman" w:hAnsi="Times New Roman" w:hint="eastAsia"/>
        </w:rPr>
        <w:t>健康福祉</w:t>
      </w:r>
      <w:r w:rsidR="00463D94">
        <w:rPr>
          <w:rFonts w:ascii="Times New Roman" w:hAnsi="Times New Roman" w:hint="eastAsia"/>
        </w:rPr>
        <w:t>局</w:t>
      </w:r>
      <w:r>
        <w:rPr>
          <w:rFonts w:ascii="Times New Roman" w:hAnsi="Times New Roman" w:hint="eastAsia"/>
        </w:rPr>
        <w:t>生活福祉</w:t>
      </w:r>
      <w:r w:rsidR="002E703A" w:rsidRPr="002E703A">
        <w:rPr>
          <w:rFonts w:ascii="Times New Roman" w:hAnsi="Times New Roman" w:hint="eastAsia"/>
        </w:rPr>
        <w:t>部</w:t>
      </w:r>
      <w:r>
        <w:rPr>
          <w:rFonts w:ascii="Times New Roman" w:hAnsi="Times New Roman" w:hint="eastAsia"/>
        </w:rPr>
        <w:t>生活福祉</w:t>
      </w:r>
      <w:r w:rsidR="00463D94">
        <w:rPr>
          <w:rFonts w:ascii="Times New Roman" w:hAnsi="Times New Roman" w:hint="eastAsia"/>
        </w:rPr>
        <w:t>課</w:t>
      </w:r>
      <w:r w:rsidR="002E703A" w:rsidRPr="002E703A">
        <w:rPr>
          <w:rFonts w:ascii="Times New Roman" w:hAnsi="Times New Roman" w:hint="eastAsia"/>
        </w:rPr>
        <w:t xml:space="preserve">　</w:t>
      </w:r>
    </w:p>
    <w:p w14:paraId="3D1282A9" w14:textId="26274B78" w:rsidR="002E703A" w:rsidRPr="002E703A" w:rsidRDefault="00366FB6" w:rsidP="002E703A">
      <w:pPr>
        <w:wordWrap w:val="0"/>
        <w:jc w:val="right"/>
        <w:rPr>
          <w:rFonts w:ascii="Times New Roman" w:hAnsi="Times New Roman"/>
        </w:rPr>
      </w:pPr>
      <w:r>
        <w:rPr>
          <w:rFonts w:ascii="Times New Roman" w:hAnsi="Times New Roman" w:hint="eastAsia"/>
        </w:rPr>
        <w:t>地域福祉推進班</w:t>
      </w:r>
      <w:r w:rsidR="007A1091">
        <w:rPr>
          <w:rFonts w:ascii="Times New Roman" w:hAnsi="Times New Roman" w:hint="eastAsia"/>
        </w:rPr>
        <w:t xml:space="preserve">　</w:t>
      </w:r>
      <w:r w:rsidR="00463D94">
        <w:rPr>
          <w:rFonts w:ascii="Times New Roman" w:hAnsi="Times New Roman" w:hint="eastAsia"/>
        </w:rPr>
        <w:t xml:space="preserve">担当　</w:t>
      </w:r>
      <w:r>
        <w:rPr>
          <w:rFonts w:ascii="Times New Roman" w:hAnsi="Times New Roman" w:hint="eastAsia"/>
        </w:rPr>
        <w:t>磯貝</w:t>
      </w:r>
      <w:r w:rsidR="002E703A" w:rsidRPr="002E703A">
        <w:rPr>
          <w:rFonts w:ascii="Times New Roman" w:hAnsi="Times New Roman" w:hint="eastAsia"/>
        </w:rPr>
        <w:t xml:space="preserve">　</w:t>
      </w:r>
    </w:p>
    <w:p w14:paraId="0A2B7207" w14:textId="6FE8DEFE" w:rsidR="002E703A" w:rsidRPr="002E703A" w:rsidRDefault="00463D94" w:rsidP="002E703A">
      <w:pPr>
        <w:wordWrap w:val="0"/>
        <w:jc w:val="right"/>
        <w:rPr>
          <w:rFonts w:ascii="Times New Roman" w:hAnsi="Times New Roman"/>
        </w:rPr>
      </w:pPr>
      <w:r>
        <w:rPr>
          <w:rFonts w:ascii="Times New Roman" w:hAnsi="Times New Roman" w:hint="eastAsia"/>
        </w:rPr>
        <w:t>電話（直通）０４２－</w:t>
      </w:r>
      <w:r w:rsidR="00366FB6">
        <w:rPr>
          <w:rFonts w:ascii="Times New Roman" w:hAnsi="Times New Roman" w:hint="eastAsia"/>
        </w:rPr>
        <w:t>８５１</w:t>
      </w:r>
      <w:r>
        <w:rPr>
          <w:rFonts w:ascii="Times New Roman" w:hAnsi="Times New Roman" w:hint="eastAsia"/>
        </w:rPr>
        <w:t>－</w:t>
      </w:r>
      <w:r w:rsidR="00366FB6">
        <w:rPr>
          <w:rFonts w:ascii="Times New Roman" w:hAnsi="Times New Roman" w:hint="eastAsia"/>
        </w:rPr>
        <w:t>３１７０</w:t>
      </w:r>
      <w:r w:rsidR="002E703A" w:rsidRPr="002E703A">
        <w:rPr>
          <w:rFonts w:ascii="Times New Roman" w:hAnsi="Times New Roman" w:hint="eastAsia"/>
        </w:rPr>
        <w:t xml:space="preserve">　</w:t>
      </w:r>
    </w:p>
    <w:p w14:paraId="3FC227D9" w14:textId="6EA852ED" w:rsidR="002E703A" w:rsidRPr="002E703A" w:rsidRDefault="002E703A" w:rsidP="002E703A">
      <w:pPr>
        <w:wordWrap w:val="0"/>
        <w:jc w:val="right"/>
        <w:rPr>
          <w:rFonts w:ascii="Times New Roman" w:hAnsi="Times New Roman"/>
        </w:rPr>
      </w:pPr>
      <w:r w:rsidRPr="002E703A">
        <w:rPr>
          <w:rFonts w:ascii="Times New Roman" w:hAnsi="Times New Roman" w:hint="eastAsia"/>
        </w:rPr>
        <w:t>ＦＡＸ　０４２－</w:t>
      </w:r>
      <w:r w:rsidR="00366FB6">
        <w:rPr>
          <w:rFonts w:ascii="Times New Roman" w:hAnsi="Times New Roman" w:hint="eastAsia"/>
        </w:rPr>
        <w:t>７５９</w:t>
      </w:r>
      <w:r w:rsidR="00463D94">
        <w:rPr>
          <w:rFonts w:ascii="Times New Roman" w:hAnsi="Times New Roman" w:hint="eastAsia"/>
        </w:rPr>
        <w:t>－</w:t>
      </w:r>
      <w:r w:rsidR="00366FB6">
        <w:rPr>
          <w:rFonts w:ascii="Times New Roman" w:hAnsi="Times New Roman" w:hint="eastAsia"/>
        </w:rPr>
        <w:t>４３９５</w:t>
      </w:r>
      <w:r w:rsidRPr="002E703A">
        <w:rPr>
          <w:rFonts w:ascii="Times New Roman" w:hAnsi="Times New Roman" w:hint="eastAsia"/>
        </w:rPr>
        <w:t xml:space="preserve">　</w:t>
      </w:r>
    </w:p>
    <w:p w14:paraId="32B70EFB" w14:textId="64A8168D" w:rsidR="007A1091" w:rsidRPr="00463D94" w:rsidRDefault="007E3EC4" w:rsidP="007A1091">
      <w:pPr>
        <w:pStyle w:val="a7"/>
        <w:ind w:right="220"/>
        <w:jc w:val="left"/>
      </w:pPr>
      <w:r>
        <w:rPr>
          <w:rFonts w:ascii="Times New Roman" w:hAnsi="Times New Roman" w:hint="eastAsia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673F323" wp14:editId="56F0C672">
                <wp:simplePos x="0" y="0"/>
                <wp:positionH relativeFrom="column">
                  <wp:posOffset>71120</wp:posOffset>
                </wp:positionH>
                <wp:positionV relativeFrom="paragraph">
                  <wp:posOffset>233045</wp:posOffset>
                </wp:positionV>
                <wp:extent cx="5133975" cy="1047750"/>
                <wp:effectExtent l="0" t="1733550" r="28575" b="19050"/>
                <wp:wrapNone/>
                <wp:docPr id="2" name="角丸四角形吹き出し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33975" cy="1047750"/>
                        </a:xfrm>
                        <a:prstGeom prst="wedgeRoundRectCallout">
                          <a:avLst>
                            <a:gd name="adj1" fmla="val -33546"/>
                            <a:gd name="adj2" fmla="val -215236"/>
                            <a:gd name="adj3" fmla="val 16667"/>
                          </a:avLst>
                        </a:prstGeom>
                        <a:noFill/>
                        <a:ln w="635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ACC15D9" w14:textId="77777777" w:rsidR="00144954" w:rsidRDefault="00144954" w:rsidP="00144954">
                            <w:pPr>
                              <w:jc w:val="left"/>
                            </w:pPr>
                            <w:r>
                              <w:rPr>
                                <w:rFonts w:hint="eastAsia"/>
                              </w:rPr>
                              <w:t>参加条件が認められなかった</w:t>
                            </w:r>
                            <w:r>
                              <w:t>場合は、</w:t>
                            </w:r>
                          </w:p>
                          <w:p w14:paraId="726F024A" w14:textId="55836CA3" w:rsidR="00144954" w:rsidRDefault="00144954" w:rsidP="00144954">
                            <w:r>
                              <w:rPr>
                                <w:rFonts w:hint="eastAsia"/>
                              </w:rPr>
                              <w:t>「</w:t>
                            </w:r>
                            <w:r w:rsidR="00782571">
                              <w:rPr>
                                <w:rFonts w:hint="eastAsia"/>
                              </w:rPr>
                              <w:t>～</w:t>
                            </w:r>
                            <w:r w:rsidR="00782571">
                              <w:t>の理由のより、</w:t>
                            </w:r>
                            <w:r>
                              <w:rPr>
                                <w:rFonts w:hint="eastAsia"/>
                              </w:rPr>
                              <w:t>参加条件を有することが認められませんでした。」などと</w:t>
                            </w:r>
                            <w:r>
                              <w:t>記載してください。</w:t>
                            </w:r>
                          </w:p>
                          <w:p w14:paraId="14048D57" w14:textId="77777777" w:rsidR="00144954" w:rsidRPr="00144954" w:rsidRDefault="00144954" w:rsidP="00144954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673F323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角丸四角形吹き出し 2" o:spid="_x0000_s1026" type="#_x0000_t62" style="position:absolute;margin-left:5.6pt;margin-top:18.35pt;width:404.25pt;height:82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" adj="3554,-35691" filled="f" strokecolor="red" strokeweight=".5pt">
                <v:textbox>
                  <w:txbxContent>
                    <w:p w14:paraId="2ACC15D9" w14:textId="77777777" w:rsidR="00144954" w:rsidRDefault="00144954" w:rsidP="00144954">
                      <w:pPr>
                        <w:jc w:val="left"/>
                      </w:pPr>
                      <w:r>
                        <w:rPr>
                          <w:rFonts w:hint="eastAsia"/>
                        </w:rPr>
                        <w:t>参加条件が認められなかった</w:t>
                      </w:r>
                      <w:r>
                        <w:t>場合は、</w:t>
                      </w:r>
                    </w:p>
                    <w:p w14:paraId="726F024A" w14:textId="55836CA3" w:rsidR="00144954" w:rsidRDefault="00144954" w:rsidP="00144954">
                      <w:r>
                        <w:rPr>
                          <w:rFonts w:hint="eastAsia"/>
                        </w:rPr>
                        <w:t>「</w:t>
                      </w:r>
                      <w:r w:rsidR="00782571">
                        <w:rPr>
                          <w:rFonts w:hint="eastAsia"/>
                        </w:rPr>
                        <w:t>～</w:t>
                      </w:r>
                      <w:r w:rsidR="00782571">
                        <w:t>の理由のより、</w:t>
                      </w:r>
                      <w:r>
                        <w:rPr>
                          <w:rFonts w:hint="eastAsia"/>
                        </w:rPr>
                        <w:t>参加条件を有することが認められませんでした。」などと</w:t>
                      </w:r>
                      <w:r>
                        <w:t>記載してください。</w:t>
                      </w:r>
                    </w:p>
                    <w:p w14:paraId="14048D57" w14:textId="77777777" w:rsidR="00144954" w:rsidRPr="00144954" w:rsidRDefault="00144954" w:rsidP="00144954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sectPr w:rsidR="007A1091" w:rsidRPr="00463D94" w:rsidSect="00CC0DC9">
      <w:pgSz w:w="11906" w:h="16838" w:code="9"/>
      <w:pgMar w:top="1418" w:right="1418" w:bottom="1418" w:left="1418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C4B5CCE" w14:textId="77777777" w:rsidR="006A2643" w:rsidRDefault="006A2643" w:rsidP="00D0525E">
      <w:r>
        <w:separator/>
      </w:r>
    </w:p>
  </w:endnote>
  <w:endnote w:type="continuationSeparator" w:id="0">
    <w:p w14:paraId="34CED9C3" w14:textId="77777777" w:rsidR="006A2643" w:rsidRDefault="006A2643" w:rsidP="00D052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7D29420" w14:textId="77777777" w:rsidR="006A2643" w:rsidRDefault="006A2643" w:rsidP="00D0525E">
      <w:r>
        <w:separator/>
      </w:r>
    </w:p>
  </w:footnote>
  <w:footnote w:type="continuationSeparator" w:id="0">
    <w:p w14:paraId="24836438" w14:textId="77777777" w:rsidR="006A2643" w:rsidRDefault="006A2643" w:rsidP="00D0525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drawingGridHorizontalSpacing w:val="11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48ED"/>
    <w:rsid w:val="00021313"/>
    <w:rsid w:val="00095092"/>
    <w:rsid w:val="00144954"/>
    <w:rsid w:val="001B77D2"/>
    <w:rsid w:val="00231628"/>
    <w:rsid w:val="00232F9E"/>
    <w:rsid w:val="0024534A"/>
    <w:rsid w:val="00250661"/>
    <w:rsid w:val="00285A24"/>
    <w:rsid w:val="002C6128"/>
    <w:rsid w:val="002D3260"/>
    <w:rsid w:val="002E703A"/>
    <w:rsid w:val="00316293"/>
    <w:rsid w:val="00331778"/>
    <w:rsid w:val="00332D00"/>
    <w:rsid w:val="00344819"/>
    <w:rsid w:val="00346F75"/>
    <w:rsid w:val="00366FB6"/>
    <w:rsid w:val="0038665E"/>
    <w:rsid w:val="003A2159"/>
    <w:rsid w:val="003B4BBE"/>
    <w:rsid w:val="003B6CE1"/>
    <w:rsid w:val="003E3DE7"/>
    <w:rsid w:val="003F3C59"/>
    <w:rsid w:val="00403A7A"/>
    <w:rsid w:val="00417B53"/>
    <w:rsid w:val="0042235E"/>
    <w:rsid w:val="004264EC"/>
    <w:rsid w:val="004523BB"/>
    <w:rsid w:val="00463D94"/>
    <w:rsid w:val="004B055D"/>
    <w:rsid w:val="004C726F"/>
    <w:rsid w:val="004C7714"/>
    <w:rsid w:val="004D6B00"/>
    <w:rsid w:val="004E0040"/>
    <w:rsid w:val="004E1134"/>
    <w:rsid w:val="004F4C8C"/>
    <w:rsid w:val="005364ED"/>
    <w:rsid w:val="00537CF0"/>
    <w:rsid w:val="00581AA2"/>
    <w:rsid w:val="005A742E"/>
    <w:rsid w:val="005F15E6"/>
    <w:rsid w:val="00606B47"/>
    <w:rsid w:val="00653BFD"/>
    <w:rsid w:val="006A2643"/>
    <w:rsid w:val="006B448F"/>
    <w:rsid w:val="006C0918"/>
    <w:rsid w:val="006C58EE"/>
    <w:rsid w:val="007220D2"/>
    <w:rsid w:val="00767D0B"/>
    <w:rsid w:val="007715FF"/>
    <w:rsid w:val="007813DB"/>
    <w:rsid w:val="00782571"/>
    <w:rsid w:val="007948ED"/>
    <w:rsid w:val="007A1091"/>
    <w:rsid w:val="007B046E"/>
    <w:rsid w:val="007E3EC4"/>
    <w:rsid w:val="00857FA6"/>
    <w:rsid w:val="00894C1E"/>
    <w:rsid w:val="00896B73"/>
    <w:rsid w:val="008F7067"/>
    <w:rsid w:val="0090618C"/>
    <w:rsid w:val="00916BC4"/>
    <w:rsid w:val="0092721E"/>
    <w:rsid w:val="00964F05"/>
    <w:rsid w:val="00976056"/>
    <w:rsid w:val="009B7DA2"/>
    <w:rsid w:val="009C4FFD"/>
    <w:rsid w:val="009E2A18"/>
    <w:rsid w:val="009E6BAD"/>
    <w:rsid w:val="00A00B61"/>
    <w:rsid w:val="00A92D7F"/>
    <w:rsid w:val="00B979B0"/>
    <w:rsid w:val="00BA4D3D"/>
    <w:rsid w:val="00BB3B2C"/>
    <w:rsid w:val="00C274E3"/>
    <w:rsid w:val="00C54373"/>
    <w:rsid w:val="00C65950"/>
    <w:rsid w:val="00C72E98"/>
    <w:rsid w:val="00C74E42"/>
    <w:rsid w:val="00C800C0"/>
    <w:rsid w:val="00CB5039"/>
    <w:rsid w:val="00CC0DC9"/>
    <w:rsid w:val="00CF5EF7"/>
    <w:rsid w:val="00D0525E"/>
    <w:rsid w:val="00D56BA2"/>
    <w:rsid w:val="00DA7437"/>
    <w:rsid w:val="00DE5747"/>
    <w:rsid w:val="00DF36E5"/>
    <w:rsid w:val="00E142BC"/>
    <w:rsid w:val="00E415DF"/>
    <w:rsid w:val="00E44CA9"/>
    <w:rsid w:val="00E63768"/>
    <w:rsid w:val="00ED4643"/>
    <w:rsid w:val="00EE1168"/>
    <w:rsid w:val="00EE3E1D"/>
    <w:rsid w:val="00F03C64"/>
    <w:rsid w:val="00F45FB6"/>
    <w:rsid w:val="00F74EE4"/>
    <w:rsid w:val="00F95CBA"/>
    <w:rsid w:val="00FA423A"/>
    <w:rsid w:val="00FD2F17"/>
    <w:rsid w:val="00FD65C1"/>
    <w:rsid w:val="00FF4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A53981E"/>
  <w15:docId w15:val="{7FC3017A-AC5C-4A3E-B9D5-D5143A5980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7948ED"/>
  </w:style>
  <w:style w:type="character" w:customStyle="1" w:styleId="a4">
    <w:name w:val="日付 (文字)"/>
    <w:link w:val="a3"/>
    <w:uiPriority w:val="99"/>
    <w:semiHidden/>
    <w:rsid w:val="007948ED"/>
    <w:rPr>
      <w:kern w:val="2"/>
      <w:sz w:val="22"/>
      <w:szCs w:val="22"/>
    </w:rPr>
  </w:style>
  <w:style w:type="paragraph" w:styleId="a5">
    <w:name w:val="Note Heading"/>
    <w:basedOn w:val="a"/>
    <w:next w:val="a"/>
    <w:link w:val="a6"/>
    <w:uiPriority w:val="99"/>
    <w:semiHidden/>
    <w:unhideWhenUsed/>
    <w:rsid w:val="00FD2F17"/>
    <w:pPr>
      <w:jc w:val="center"/>
    </w:pPr>
  </w:style>
  <w:style w:type="character" w:customStyle="1" w:styleId="a6">
    <w:name w:val="記 (文字)"/>
    <w:link w:val="a5"/>
    <w:uiPriority w:val="99"/>
    <w:semiHidden/>
    <w:rsid w:val="00FD2F17"/>
    <w:rPr>
      <w:kern w:val="2"/>
      <w:sz w:val="22"/>
      <w:szCs w:val="22"/>
    </w:rPr>
  </w:style>
  <w:style w:type="paragraph" w:styleId="a7">
    <w:name w:val="Closing"/>
    <w:basedOn w:val="a"/>
    <w:link w:val="a8"/>
    <w:uiPriority w:val="99"/>
    <w:unhideWhenUsed/>
    <w:rsid w:val="00FD2F17"/>
    <w:pPr>
      <w:jc w:val="right"/>
    </w:pPr>
  </w:style>
  <w:style w:type="character" w:customStyle="1" w:styleId="a8">
    <w:name w:val="結語 (文字)"/>
    <w:link w:val="a7"/>
    <w:uiPriority w:val="99"/>
    <w:rsid w:val="00FD2F17"/>
    <w:rPr>
      <w:kern w:val="2"/>
      <w:sz w:val="22"/>
      <w:szCs w:val="22"/>
    </w:rPr>
  </w:style>
  <w:style w:type="table" w:styleId="a9">
    <w:name w:val="Table Grid"/>
    <w:basedOn w:val="a1"/>
    <w:uiPriority w:val="59"/>
    <w:rsid w:val="00FD2F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uiPriority w:val="99"/>
    <w:unhideWhenUsed/>
    <w:rsid w:val="00D0525E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D0525E"/>
    <w:rPr>
      <w:kern w:val="2"/>
      <w:sz w:val="22"/>
      <w:szCs w:val="22"/>
    </w:rPr>
  </w:style>
  <w:style w:type="paragraph" w:styleId="ac">
    <w:name w:val="footer"/>
    <w:basedOn w:val="a"/>
    <w:link w:val="ad"/>
    <w:uiPriority w:val="99"/>
    <w:unhideWhenUsed/>
    <w:rsid w:val="00D0525E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D0525E"/>
    <w:rPr>
      <w:kern w:val="2"/>
      <w:sz w:val="22"/>
      <w:szCs w:val="22"/>
    </w:rPr>
  </w:style>
  <w:style w:type="paragraph" w:styleId="ae">
    <w:name w:val="Balloon Text"/>
    <w:basedOn w:val="a"/>
    <w:link w:val="af"/>
    <w:uiPriority w:val="99"/>
    <w:semiHidden/>
    <w:unhideWhenUsed/>
    <w:rsid w:val="00D0525E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uiPriority w:val="99"/>
    <w:semiHidden/>
    <w:rsid w:val="00D0525E"/>
    <w:rPr>
      <w:rFonts w:asciiTheme="majorHAnsi" w:eastAsiaTheme="majorEastAsia" w:hAnsiTheme="majorHAnsi" w:cstheme="majorBidi"/>
      <w:kern w:val="2"/>
      <w:sz w:val="18"/>
      <w:szCs w:val="18"/>
    </w:rPr>
  </w:style>
  <w:style w:type="table" w:customStyle="1" w:styleId="1">
    <w:name w:val="表 (格子)1"/>
    <w:basedOn w:val="a1"/>
    <w:next w:val="a9"/>
    <w:uiPriority w:val="39"/>
    <w:rsid w:val="002E703A"/>
    <w:rPr>
      <w:rFonts w:ascii="游明朝" w:eastAsia="游明朝" w:hAnsi="游明朝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"/>
    <w:uiPriority w:val="99"/>
    <w:semiHidden/>
    <w:unhideWhenUsed/>
    <w:rsid w:val="00606B47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lcf76f155ced4ddcb4097134ff3c332f xmlns="0090442d-b97b-438f-adbc-763e334cf7a4">
      <Terms xmlns="http://schemas.microsoft.com/office/infopath/2007/PartnerControls"/>
    </lcf76f155ced4ddcb4097134ff3c332f>
    <_ip_UnifiedCompliancePolicyProperties xmlns="http://schemas.microsoft.com/sharepoint/v3" xsi:nil="true"/>
    <TaxCatchAll xmlns="afa0c77f-b6eb-4140-8819-9b8592c6b5e4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036660D6FB39A04BB3042F47BAD43634" ma:contentTypeVersion="15" ma:contentTypeDescription="新しいドキュメントを作成します。" ma:contentTypeScope="" ma:versionID="265d9d4e21bc03ffb4514d400399b523">
  <xsd:schema xmlns:xsd="http://www.w3.org/2001/XMLSchema" xmlns:xs="http://www.w3.org/2001/XMLSchema" xmlns:p="http://schemas.microsoft.com/office/2006/metadata/properties" xmlns:ns1="http://schemas.microsoft.com/sharepoint/v3" xmlns:ns2="0090442d-b97b-438f-adbc-763e334cf7a4" xmlns:ns3="afa0c77f-b6eb-4140-8819-9b8592c6b5e4" targetNamespace="http://schemas.microsoft.com/office/2006/metadata/properties" ma:root="true" ma:fieldsID="f8ac67368b02b58673ce769bd27ce4f0" ns1:_="" ns2:_="" ns3:_="">
    <xsd:import namespace="http://schemas.microsoft.com/sharepoint/v3"/>
    <xsd:import namespace="0090442d-b97b-438f-adbc-763e334cf7a4"/>
    <xsd:import namespace="afa0c77f-b6eb-4140-8819-9b8592c6b5e4"/>
    <xsd:element name="properties">
      <xsd:complexType>
        <xsd:sequence>
          <xsd:element name="documentManagement">
            <xsd:complexType>
              <xsd:all>
                <xsd:element ref="ns1:_ip_UnifiedCompliancePolicyProperties" minOccurs="0"/>
                <xsd:element ref="ns1:_ip_UnifiedCompliancePolicyUIAction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8" nillable="true" ma:displayName="統合コンプライアンス ポリシーのプロパティ" ma:hidden="true" ma:internalName="_ip_UnifiedCompliancePolicyProperties">
      <xsd:simpleType>
        <xsd:restriction base="dms:Note"/>
      </xsd:simpleType>
    </xsd:element>
    <xsd:element name="_ip_UnifiedCompliancePolicyUIAction" ma:index="9" nillable="true" ma:displayName="統合コンプライアンス ポリシーの UI アクション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90442d-b97b-438f-adbc-763e334cf7a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画像タグ" ma:readOnly="false" ma:fieldId="{5cf76f15-5ced-4ddc-b409-7134ff3c332f}" ma:taxonomyMulti="true" ma:sspId="c3f65933-1e62-4f83-b4db-550dc878147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fa0c77f-b6eb-4140-8819-9b8592c6b5e4" elementFormDefault="qualified">
    <xsd:import namespace="http://schemas.microsoft.com/office/2006/documentManagement/types"/>
    <xsd:import namespace="http://schemas.microsoft.com/office/infopath/2007/PartnerControls"/>
    <xsd:element name="TaxCatchAll" ma:index="16" nillable="true" ma:displayName="Taxonomy Catch All Column" ma:hidden="true" ma:list="{4ae55d8b-03c3-4a99-b4ee-e6af8bd44a85}" ma:internalName="TaxCatchAll" ma:showField="CatchAllData" ma:web="afa0c77f-b6eb-4140-8819-9b8592c6b5e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5EB9BDF-458D-4B12-A62A-CFE23AD2D6E9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0090442d-b97b-438f-adbc-763e334cf7a4"/>
    <ds:schemaRef ds:uri="afa0c77f-b6eb-4140-8819-9b8592c6b5e4"/>
  </ds:schemaRefs>
</ds:datastoreItem>
</file>

<file path=customXml/itemProps2.xml><?xml version="1.0" encoding="utf-8"?>
<ds:datastoreItem xmlns:ds="http://schemas.openxmlformats.org/officeDocument/2006/customXml" ds:itemID="{9776ECE4-6FDE-4109-B8C7-E56CFCA5E8C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8402778-FB12-4D4E-B61E-68DF9D0373C7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7FBBF94-D506-43CA-82BA-429099CFDEA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0090442d-b97b-438f-adbc-763e334cf7a4"/>
    <ds:schemaRef ds:uri="afa0c77f-b6eb-4140-8819-9b8592c6b5e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35</Words>
  <Characters>205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相模原市役所</Company>
  <LinksUpToDate>false</LinksUpToDate>
  <CharactersWithSpaces>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相模原市役所</dc:creator>
  <cp:lastModifiedBy>有馬 真一</cp:lastModifiedBy>
  <cp:revision>5</cp:revision>
  <cp:lastPrinted>2021-11-10T00:41:00Z</cp:lastPrinted>
  <dcterms:created xsi:type="dcterms:W3CDTF">2025-05-29T01:40:00Z</dcterms:created>
  <dcterms:modified xsi:type="dcterms:W3CDTF">2025-06-10T07:18:00Z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0x010100036660D6FB39A04BB3042F47BAD43634</vt:lpwstr>
  </property>
</Properties>
</file>